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C2D40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95115C">
        <w:rPr>
          <w:rFonts w:ascii="Times New Roman" w:hAnsi="Times New Roman" w:cs="Times New Roman"/>
          <w:b/>
          <w:sz w:val="28"/>
        </w:rPr>
        <w:t>KUPNÍ SMLOUVA</w:t>
      </w:r>
    </w:p>
    <w:p w14:paraId="54D0D926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č.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p w14:paraId="6B276C08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5115C">
        <w:rPr>
          <w:rFonts w:ascii="Times New Roman" w:hAnsi="Times New Roman" w:cs="Times New Roman"/>
          <w:i/>
          <w:sz w:val="24"/>
          <w:szCs w:val="24"/>
        </w:rPr>
        <w:t>uzavřená dle § 2085 a násl. zákona č. 89/2012 Sb., občanský zákoník</w:t>
      </w:r>
    </w:p>
    <w:p w14:paraId="626857F4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031EF4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Smluvní strany</w:t>
      </w:r>
    </w:p>
    <w:p w14:paraId="0AC76563" w14:textId="51885691" w:rsidR="005D448D" w:rsidRPr="0095115C" w:rsidDel="00AE3EB8" w:rsidRDefault="005D448D" w:rsidP="005D448D">
      <w:pPr>
        <w:spacing w:after="0" w:line="360" w:lineRule="auto"/>
        <w:rPr>
          <w:del w:id="0" w:author="Petr Heinrich" w:date="2019-06-28T08:17:00Z"/>
          <w:rFonts w:ascii="Times New Roman" w:hAnsi="Times New Roman" w:cs="Times New Roman"/>
          <w:sz w:val="24"/>
          <w:szCs w:val="24"/>
        </w:rPr>
      </w:pPr>
    </w:p>
    <w:p w14:paraId="4E857882" w14:textId="61320399" w:rsidR="005E071A" w:rsidDel="00AE3EB8" w:rsidRDefault="005E071A" w:rsidP="005D448D">
      <w:pPr>
        <w:spacing w:after="0" w:line="360" w:lineRule="auto"/>
        <w:rPr>
          <w:ins w:id="1" w:author="Tereza Krejčíčková" w:date="2019-05-10T11:38:00Z"/>
          <w:del w:id="2" w:author="Petr Heinrich" w:date="2019-06-28T08:17:00Z"/>
          <w:rFonts w:ascii="Times New Roman" w:hAnsi="Times New Roman" w:cs="Times New Roman"/>
          <w:b/>
          <w:sz w:val="24"/>
          <w:szCs w:val="24"/>
        </w:rPr>
      </w:pPr>
      <w:ins w:id="3" w:author="Tereza Krejčíčková" w:date="2019-05-10T11:38:00Z">
        <w:del w:id="4" w:author="Petr Heinrich" w:date="2019-06-28T08:17:00Z">
          <w:r w:rsidDel="00AE3EB8">
            <w:rPr>
              <w:rFonts w:ascii="Times New Roman" w:hAnsi="Times New Roman" w:cs="Times New Roman"/>
              <w:b/>
              <w:sz w:val="24"/>
              <w:szCs w:val="24"/>
            </w:rPr>
            <w:delText>Středočeský kraj</w:delText>
          </w:r>
        </w:del>
      </w:ins>
    </w:p>
    <w:p w14:paraId="1BA422F1" w14:textId="20B8045C" w:rsidR="005E071A" w:rsidDel="00AE3EB8" w:rsidRDefault="005E071A" w:rsidP="005E071A">
      <w:pPr>
        <w:spacing w:after="0" w:line="360" w:lineRule="auto"/>
        <w:rPr>
          <w:ins w:id="5" w:author="Tereza Krejčíčková" w:date="2019-05-10T11:38:00Z"/>
          <w:del w:id="6" w:author="Petr Heinrich" w:date="2019-06-28T08:17:00Z"/>
          <w:rFonts w:ascii="Times New Roman" w:hAnsi="Times New Roman" w:cs="Times New Roman"/>
          <w:color w:val="4472C4" w:themeColor="accent1"/>
          <w:sz w:val="24"/>
          <w:szCs w:val="24"/>
        </w:rPr>
      </w:pPr>
      <w:ins w:id="7" w:author="Tereza Krejčíčková" w:date="2019-05-10T11:38:00Z">
        <w:del w:id="8" w:author="Petr Heinrich" w:date="2019-06-28T08:17:00Z">
          <w:r w:rsidDel="00AE3EB8">
            <w:rPr>
              <w:rFonts w:ascii="Times New Roman" w:hAnsi="Times New Roman" w:cs="Times New Roman"/>
              <w:color w:val="4472C4" w:themeColor="accent1"/>
              <w:sz w:val="24"/>
              <w:szCs w:val="24"/>
            </w:rPr>
            <w:delText xml:space="preserve">IČ </w:delText>
          </w:r>
          <w:r w:rsidDel="00AE3EB8">
            <w:rPr>
              <w:rFonts w:ascii="Times New Roman" w:hAnsi="Times New Roman" w:cs="Times New Roman"/>
              <w:sz w:val="24"/>
              <w:szCs w:val="24"/>
              <w:highlight w:val="yellow"/>
            </w:rPr>
            <w:delText>[</w:delText>
          </w:r>
          <w:r w:rsidDel="00AE3EB8">
            <w:rPr>
              <w:rFonts w:ascii="Segoe UI Emoji" w:hAnsi="Segoe UI Emoji" w:cs="Segoe UI Emoji"/>
              <w:sz w:val="24"/>
              <w:szCs w:val="24"/>
              <w:highlight w:val="yellow"/>
            </w:rPr>
            <w:delText>◾</w:delText>
          </w:r>
          <w:r w:rsidDel="00AE3EB8">
            <w:rPr>
              <w:rFonts w:ascii="Times New Roman" w:hAnsi="Times New Roman" w:cs="Times New Roman"/>
              <w:sz w:val="24"/>
              <w:szCs w:val="24"/>
              <w:highlight w:val="yellow"/>
            </w:rPr>
            <w:delText>]</w:delText>
          </w:r>
        </w:del>
      </w:ins>
    </w:p>
    <w:p w14:paraId="02DD2569" w14:textId="64528AFC" w:rsidR="005E071A" w:rsidDel="00AE3EB8" w:rsidRDefault="005E071A" w:rsidP="005E071A">
      <w:pPr>
        <w:spacing w:after="0" w:line="360" w:lineRule="auto"/>
        <w:rPr>
          <w:ins w:id="9" w:author="Tereza Krejčíčková" w:date="2019-05-10T11:38:00Z"/>
          <w:del w:id="10" w:author="Petr Heinrich" w:date="2019-06-28T08:17:00Z"/>
          <w:rFonts w:ascii="Times New Roman" w:hAnsi="Times New Roman" w:cs="Times New Roman"/>
          <w:color w:val="4472C4" w:themeColor="accent1"/>
          <w:sz w:val="24"/>
          <w:szCs w:val="24"/>
        </w:rPr>
      </w:pPr>
      <w:ins w:id="11" w:author="Tereza Krejčíčková" w:date="2019-05-10T11:38:00Z">
        <w:del w:id="12" w:author="Petr Heinrich" w:date="2019-06-28T08:17:00Z">
          <w:r w:rsidDel="00AE3EB8">
            <w:rPr>
              <w:rFonts w:ascii="Times New Roman" w:hAnsi="Times New Roman" w:cs="Times New Roman"/>
              <w:color w:val="4472C4" w:themeColor="accent1"/>
              <w:sz w:val="24"/>
              <w:szCs w:val="24"/>
            </w:rPr>
            <w:delText xml:space="preserve">DIČ </w:delText>
          </w:r>
          <w:r w:rsidDel="00AE3EB8">
            <w:rPr>
              <w:rFonts w:ascii="Times New Roman" w:hAnsi="Times New Roman" w:cs="Times New Roman"/>
              <w:sz w:val="24"/>
              <w:szCs w:val="24"/>
              <w:highlight w:val="yellow"/>
            </w:rPr>
            <w:delText>[</w:delText>
          </w:r>
          <w:r w:rsidDel="00AE3EB8">
            <w:rPr>
              <w:rFonts w:ascii="Segoe UI Emoji" w:hAnsi="Segoe UI Emoji" w:cs="Segoe UI Emoji"/>
              <w:sz w:val="24"/>
              <w:szCs w:val="24"/>
              <w:highlight w:val="yellow"/>
            </w:rPr>
            <w:delText>◾</w:delText>
          </w:r>
          <w:r w:rsidDel="00AE3EB8">
            <w:rPr>
              <w:rFonts w:ascii="Times New Roman" w:hAnsi="Times New Roman" w:cs="Times New Roman"/>
              <w:sz w:val="24"/>
              <w:szCs w:val="24"/>
              <w:highlight w:val="yellow"/>
            </w:rPr>
            <w:delText>]</w:delText>
          </w:r>
        </w:del>
      </w:ins>
    </w:p>
    <w:p w14:paraId="78F0E6E9" w14:textId="78CBDF24" w:rsidR="005E071A" w:rsidDel="00AE3EB8" w:rsidRDefault="005E071A" w:rsidP="005E071A">
      <w:pPr>
        <w:spacing w:after="0" w:line="360" w:lineRule="auto"/>
        <w:rPr>
          <w:ins w:id="13" w:author="Tereza Krejčíčková" w:date="2019-05-10T11:38:00Z"/>
          <w:del w:id="14" w:author="Petr Heinrich" w:date="2019-06-28T08:17:00Z"/>
          <w:rFonts w:ascii="Times New Roman" w:hAnsi="Times New Roman" w:cs="Times New Roman"/>
          <w:color w:val="4472C4" w:themeColor="accent1"/>
          <w:sz w:val="24"/>
          <w:szCs w:val="24"/>
        </w:rPr>
      </w:pPr>
      <w:ins w:id="15" w:author="Tereza Krejčíčková" w:date="2019-05-10T11:38:00Z">
        <w:del w:id="16" w:author="Petr Heinrich" w:date="2019-06-28T08:17:00Z">
          <w:r w:rsidDel="00AE3EB8">
            <w:rPr>
              <w:rFonts w:ascii="Times New Roman" w:hAnsi="Times New Roman" w:cs="Times New Roman"/>
              <w:color w:val="4472C4" w:themeColor="accent1"/>
              <w:sz w:val="24"/>
              <w:szCs w:val="24"/>
            </w:rPr>
            <w:delText xml:space="preserve">se sídlem </w:delText>
          </w:r>
          <w:r w:rsidDel="00AE3EB8">
            <w:rPr>
              <w:rFonts w:ascii="Times New Roman" w:hAnsi="Times New Roman" w:cs="Times New Roman"/>
              <w:sz w:val="24"/>
              <w:szCs w:val="24"/>
              <w:highlight w:val="yellow"/>
            </w:rPr>
            <w:delText>[</w:delText>
          </w:r>
          <w:r w:rsidDel="00AE3EB8">
            <w:rPr>
              <w:rFonts w:ascii="Segoe UI Emoji" w:hAnsi="Segoe UI Emoji" w:cs="Segoe UI Emoji"/>
              <w:sz w:val="24"/>
              <w:szCs w:val="24"/>
              <w:highlight w:val="yellow"/>
            </w:rPr>
            <w:delText>◾</w:delText>
          </w:r>
          <w:r w:rsidDel="00AE3EB8">
            <w:rPr>
              <w:rFonts w:ascii="Times New Roman" w:hAnsi="Times New Roman" w:cs="Times New Roman"/>
              <w:sz w:val="24"/>
              <w:szCs w:val="24"/>
              <w:highlight w:val="yellow"/>
            </w:rPr>
            <w:delText>]</w:delText>
          </w:r>
        </w:del>
      </w:ins>
    </w:p>
    <w:p w14:paraId="1E894C47" w14:textId="370A46DC" w:rsidR="005D448D" w:rsidRPr="0095115C" w:rsidRDefault="005E071A" w:rsidP="005D44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ins w:id="17" w:author="Tereza Krejčíčková" w:date="2019-05-10T11:38:00Z">
        <w:del w:id="18" w:author="Petr Heinrich" w:date="2019-06-28T08:17:00Z">
          <w:r w:rsidRPr="005E071A" w:rsidDel="00AE3EB8">
            <w:rPr>
              <w:rFonts w:ascii="Times New Roman" w:hAnsi="Times New Roman" w:cs="Times New Roman"/>
              <w:sz w:val="24"/>
              <w:szCs w:val="24"/>
            </w:rPr>
            <w:delText>zastoupen</w:delText>
          </w:r>
          <w:r w:rsidDel="00AE3EB8">
            <w:rPr>
              <w:rFonts w:ascii="Times New Roman" w:hAnsi="Times New Roman" w:cs="Times New Roman"/>
              <w:b/>
              <w:sz w:val="24"/>
              <w:szCs w:val="24"/>
            </w:rPr>
            <w:delText xml:space="preserve"> </w:delText>
          </w:r>
        </w:del>
      </w:ins>
      <w:r w:rsidR="0007023F" w:rsidRPr="0095115C">
        <w:rPr>
          <w:rFonts w:ascii="Times New Roman" w:hAnsi="Times New Roman" w:cs="Times New Roman"/>
          <w:b/>
          <w:sz w:val="24"/>
          <w:szCs w:val="24"/>
        </w:rPr>
        <w:t>Krajsk</w:t>
      </w:r>
      <w:ins w:id="19" w:author="Petr Heinrich" w:date="2019-06-28T08:17:00Z">
        <w:r w:rsidR="00AE3EB8">
          <w:rPr>
            <w:rFonts w:ascii="Times New Roman" w:hAnsi="Times New Roman" w:cs="Times New Roman"/>
            <w:b/>
            <w:sz w:val="24"/>
            <w:szCs w:val="24"/>
          </w:rPr>
          <w:t>á</w:t>
        </w:r>
      </w:ins>
      <w:ins w:id="20" w:author="Tereza Krejčíčková" w:date="2019-05-10T11:38:00Z">
        <w:del w:id="21" w:author="Petr Heinrich" w:date="2019-06-28T08:17:00Z">
          <w:r w:rsidDel="00AE3EB8">
            <w:rPr>
              <w:rFonts w:ascii="Times New Roman" w:hAnsi="Times New Roman" w:cs="Times New Roman"/>
              <w:b/>
              <w:sz w:val="24"/>
              <w:szCs w:val="24"/>
            </w:rPr>
            <w:delText>ou</w:delText>
          </w:r>
        </w:del>
      </w:ins>
      <w:del w:id="22" w:author="Tereza Krejčíčková" w:date="2019-05-10T11:38:00Z">
        <w:r w:rsidR="0007023F" w:rsidRPr="0095115C" w:rsidDel="005E071A">
          <w:rPr>
            <w:rFonts w:ascii="Times New Roman" w:hAnsi="Times New Roman" w:cs="Times New Roman"/>
            <w:b/>
            <w:sz w:val="24"/>
            <w:szCs w:val="24"/>
          </w:rPr>
          <w:delText>á</w:delText>
        </w:r>
      </w:del>
      <w:r w:rsidR="0007023F" w:rsidRPr="0095115C">
        <w:rPr>
          <w:rFonts w:ascii="Times New Roman" w:hAnsi="Times New Roman" w:cs="Times New Roman"/>
          <w:b/>
          <w:sz w:val="24"/>
          <w:szCs w:val="24"/>
        </w:rPr>
        <w:t xml:space="preserve"> správ</w:t>
      </w:r>
      <w:ins w:id="23" w:author="Petr Heinrich" w:date="2019-06-28T08:17:00Z">
        <w:r w:rsidR="00AE3EB8">
          <w:rPr>
            <w:rFonts w:ascii="Times New Roman" w:hAnsi="Times New Roman" w:cs="Times New Roman"/>
            <w:b/>
            <w:sz w:val="24"/>
            <w:szCs w:val="24"/>
          </w:rPr>
          <w:t>a</w:t>
        </w:r>
      </w:ins>
      <w:ins w:id="24" w:author="Tereza Krejčíčková" w:date="2019-05-10T11:38:00Z">
        <w:del w:id="25" w:author="Petr Heinrich" w:date="2019-06-28T08:17:00Z">
          <w:r w:rsidDel="00AE3EB8">
            <w:rPr>
              <w:rFonts w:ascii="Times New Roman" w:hAnsi="Times New Roman" w:cs="Times New Roman"/>
              <w:b/>
              <w:sz w:val="24"/>
              <w:szCs w:val="24"/>
            </w:rPr>
            <w:delText>ou</w:delText>
          </w:r>
        </w:del>
      </w:ins>
      <w:del w:id="26" w:author="Tereza Krejčíčková" w:date="2019-05-10T11:38:00Z">
        <w:r w:rsidR="0007023F" w:rsidRPr="0095115C" w:rsidDel="005E071A">
          <w:rPr>
            <w:rFonts w:ascii="Times New Roman" w:hAnsi="Times New Roman" w:cs="Times New Roman"/>
            <w:b/>
            <w:sz w:val="24"/>
            <w:szCs w:val="24"/>
          </w:rPr>
          <w:delText>a</w:delText>
        </w:r>
      </w:del>
      <w:ins w:id="27" w:author="Tereza Krejčíčková" w:date="2019-05-10T11:38:00Z">
        <w:r>
          <w:rPr>
            <w:rFonts w:ascii="Times New Roman" w:hAnsi="Times New Roman" w:cs="Times New Roman"/>
            <w:b/>
            <w:sz w:val="24"/>
            <w:szCs w:val="24"/>
          </w:rPr>
          <w:t xml:space="preserve"> a</w:t>
        </w:r>
      </w:ins>
      <w:r w:rsidR="0007023F" w:rsidRPr="0095115C">
        <w:rPr>
          <w:rFonts w:ascii="Times New Roman" w:hAnsi="Times New Roman" w:cs="Times New Roman"/>
          <w:b/>
          <w:sz w:val="24"/>
          <w:szCs w:val="24"/>
        </w:rPr>
        <w:t xml:space="preserve"> údržb</w:t>
      </w:r>
      <w:ins w:id="28" w:author="Petr Heinrich" w:date="2019-06-28T08:17:00Z">
        <w:r w:rsidR="00AE3EB8">
          <w:rPr>
            <w:rFonts w:ascii="Times New Roman" w:hAnsi="Times New Roman" w:cs="Times New Roman"/>
            <w:b/>
            <w:sz w:val="24"/>
            <w:szCs w:val="24"/>
          </w:rPr>
          <w:t>a</w:t>
        </w:r>
      </w:ins>
      <w:ins w:id="29" w:author="Tereza Krejčíčková" w:date="2019-05-10T11:38:00Z">
        <w:del w:id="30" w:author="Petr Heinrich" w:date="2019-06-28T08:17:00Z">
          <w:r w:rsidDel="00AE3EB8">
            <w:rPr>
              <w:rFonts w:ascii="Times New Roman" w:hAnsi="Times New Roman" w:cs="Times New Roman"/>
              <w:b/>
              <w:sz w:val="24"/>
              <w:szCs w:val="24"/>
            </w:rPr>
            <w:delText>ou</w:delText>
          </w:r>
        </w:del>
      </w:ins>
      <w:del w:id="31" w:author="Tereza Krejčíčková" w:date="2019-05-10T11:38:00Z">
        <w:r w:rsidR="0007023F" w:rsidRPr="0095115C" w:rsidDel="005E071A">
          <w:rPr>
            <w:rFonts w:ascii="Times New Roman" w:hAnsi="Times New Roman" w:cs="Times New Roman"/>
            <w:b/>
            <w:sz w:val="24"/>
            <w:szCs w:val="24"/>
          </w:rPr>
          <w:delText>a</w:delText>
        </w:r>
      </w:del>
      <w:r w:rsidR="0007023F" w:rsidRPr="0095115C">
        <w:rPr>
          <w:rFonts w:ascii="Times New Roman" w:hAnsi="Times New Roman" w:cs="Times New Roman"/>
          <w:b/>
          <w:sz w:val="24"/>
          <w:szCs w:val="24"/>
        </w:rPr>
        <w:t xml:space="preserve"> silnic Středočeského kraje, příspěvkov</w:t>
      </w:r>
      <w:ins w:id="32" w:author="Petr Heinrich" w:date="2019-06-28T08:18:00Z">
        <w:r w:rsidR="00AE3EB8">
          <w:rPr>
            <w:rFonts w:ascii="Times New Roman" w:hAnsi="Times New Roman" w:cs="Times New Roman"/>
            <w:b/>
            <w:sz w:val="24"/>
            <w:szCs w:val="24"/>
          </w:rPr>
          <w:t>á</w:t>
        </w:r>
      </w:ins>
      <w:ins w:id="33" w:author="Tereza Krejčíčková" w:date="2019-05-10T11:38:00Z">
        <w:del w:id="34" w:author="Petr Heinrich" w:date="2019-06-28T08:18:00Z">
          <w:r w:rsidDel="00AE3EB8">
            <w:rPr>
              <w:rFonts w:ascii="Times New Roman" w:hAnsi="Times New Roman" w:cs="Times New Roman"/>
              <w:b/>
              <w:sz w:val="24"/>
              <w:szCs w:val="24"/>
            </w:rPr>
            <w:delText>ou</w:delText>
          </w:r>
        </w:del>
        <w:r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</w:ins>
      <w:del w:id="35" w:author="Tereza Krejčíčková" w:date="2019-05-10T11:38:00Z">
        <w:r w:rsidR="0007023F" w:rsidRPr="0095115C" w:rsidDel="005E071A">
          <w:rPr>
            <w:rFonts w:ascii="Times New Roman" w:hAnsi="Times New Roman" w:cs="Times New Roman"/>
            <w:b/>
            <w:sz w:val="24"/>
            <w:szCs w:val="24"/>
          </w:rPr>
          <w:delText xml:space="preserve">á </w:delText>
        </w:r>
      </w:del>
      <w:r w:rsidR="0007023F" w:rsidRPr="0095115C">
        <w:rPr>
          <w:rFonts w:ascii="Times New Roman" w:hAnsi="Times New Roman" w:cs="Times New Roman"/>
          <w:b/>
          <w:sz w:val="24"/>
          <w:szCs w:val="24"/>
        </w:rPr>
        <w:t>organizac</w:t>
      </w:r>
      <w:ins w:id="36" w:author="Petr Heinrich" w:date="2019-06-28T08:18:00Z">
        <w:r w:rsidR="00AE3EB8">
          <w:rPr>
            <w:rFonts w:ascii="Times New Roman" w:hAnsi="Times New Roman" w:cs="Times New Roman"/>
            <w:b/>
            <w:sz w:val="24"/>
            <w:szCs w:val="24"/>
          </w:rPr>
          <w:t>e</w:t>
        </w:r>
      </w:ins>
      <w:bookmarkStart w:id="37" w:name="_GoBack"/>
      <w:bookmarkEnd w:id="37"/>
      <w:ins w:id="38" w:author="Tereza Krejčíčková" w:date="2019-05-10T11:38:00Z">
        <w:del w:id="39" w:author="Petr Heinrich" w:date="2019-06-28T08:18:00Z">
          <w:r w:rsidDel="00AE3EB8">
            <w:rPr>
              <w:rFonts w:ascii="Times New Roman" w:hAnsi="Times New Roman" w:cs="Times New Roman"/>
              <w:b/>
              <w:sz w:val="24"/>
              <w:szCs w:val="24"/>
            </w:rPr>
            <w:delText>í</w:delText>
          </w:r>
        </w:del>
      </w:ins>
      <w:del w:id="40" w:author="Tereza Krejčíčková" w:date="2019-05-10T11:38:00Z">
        <w:r w:rsidR="0007023F" w:rsidRPr="0095115C" w:rsidDel="005E071A">
          <w:rPr>
            <w:rFonts w:ascii="Times New Roman" w:hAnsi="Times New Roman" w:cs="Times New Roman"/>
            <w:b/>
            <w:sz w:val="24"/>
            <w:szCs w:val="24"/>
          </w:rPr>
          <w:delText>e</w:delText>
        </w:r>
      </w:del>
    </w:p>
    <w:p w14:paraId="143FF3F2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IČ </w:t>
      </w:r>
      <w:r w:rsidR="0007023F" w:rsidRPr="0095115C">
        <w:rPr>
          <w:rFonts w:ascii="Times New Roman" w:hAnsi="Times New Roman" w:cs="Times New Roman"/>
          <w:sz w:val="24"/>
          <w:szCs w:val="24"/>
        </w:rPr>
        <w:t>00066001</w:t>
      </w:r>
    </w:p>
    <w:p w14:paraId="747E4E92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DIČ </w:t>
      </w:r>
      <w:r w:rsidR="00AE5538" w:rsidRPr="0095115C">
        <w:rPr>
          <w:rFonts w:ascii="Times New Roman" w:hAnsi="Times New Roman" w:cs="Times New Roman"/>
          <w:sz w:val="24"/>
          <w:szCs w:val="24"/>
        </w:rPr>
        <w:t>CZ</w:t>
      </w:r>
      <w:r w:rsidR="0007023F" w:rsidRPr="0095115C">
        <w:rPr>
          <w:rFonts w:ascii="Times New Roman" w:hAnsi="Times New Roman" w:cs="Times New Roman"/>
          <w:sz w:val="24"/>
          <w:szCs w:val="24"/>
        </w:rPr>
        <w:t>00066001</w:t>
      </w:r>
    </w:p>
    <w:p w14:paraId="2C993811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se sídlem </w:t>
      </w:r>
      <w:r w:rsidR="00AE5538" w:rsidRPr="0095115C">
        <w:rPr>
          <w:rFonts w:ascii="Times New Roman" w:hAnsi="Times New Roman" w:cs="Times New Roman"/>
          <w:sz w:val="24"/>
          <w:szCs w:val="24"/>
        </w:rPr>
        <w:t>Praha 5, Zborovská 11, PSČ 150 21</w:t>
      </w:r>
    </w:p>
    <w:p w14:paraId="0D08B5ED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jednající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p w14:paraId="2237FF18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(dále jen „</w:t>
      </w:r>
      <w:r w:rsidRPr="0095115C">
        <w:rPr>
          <w:rFonts w:ascii="Times New Roman" w:hAnsi="Times New Roman" w:cs="Times New Roman"/>
          <w:b/>
          <w:sz w:val="24"/>
          <w:szCs w:val="24"/>
        </w:rPr>
        <w:t>Prodávající</w:t>
      </w:r>
      <w:r w:rsidRPr="0095115C">
        <w:rPr>
          <w:rFonts w:ascii="Times New Roman" w:hAnsi="Times New Roman" w:cs="Times New Roman"/>
          <w:sz w:val="24"/>
          <w:szCs w:val="24"/>
        </w:rPr>
        <w:t>“) na straně jedné</w:t>
      </w:r>
    </w:p>
    <w:p w14:paraId="594205D2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4E63BC7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a</w:t>
      </w:r>
    </w:p>
    <w:p w14:paraId="1F90301D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99294CF" w14:textId="77777777" w:rsidR="005D448D" w:rsidRPr="0095115C" w:rsidRDefault="00AE5538" w:rsidP="005D44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  <w:highlight w:val="yellow"/>
        </w:rPr>
        <w:t>GEOSAN GROUP a.s.</w:t>
      </w:r>
    </w:p>
    <w:p w14:paraId="0763C5F5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IČ </w:t>
      </w:r>
      <w:r w:rsidR="00AE5538" w:rsidRPr="0095115C">
        <w:rPr>
          <w:rFonts w:ascii="Times New Roman" w:hAnsi="Times New Roman" w:cs="Times New Roman"/>
          <w:sz w:val="24"/>
          <w:szCs w:val="24"/>
          <w:highlight w:val="yellow"/>
        </w:rPr>
        <w:t>28169522</w:t>
      </w:r>
    </w:p>
    <w:p w14:paraId="19AE0C1E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DIČ </w:t>
      </w:r>
      <w:r w:rsidR="00AE5538" w:rsidRPr="0095115C">
        <w:rPr>
          <w:rFonts w:ascii="Times New Roman" w:hAnsi="Times New Roman" w:cs="Times New Roman"/>
          <w:sz w:val="24"/>
          <w:szCs w:val="24"/>
          <w:highlight w:val="yellow"/>
        </w:rPr>
        <w:t>CZ28169522</w:t>
      </w:r>
    </w:p>
    <w:p w14:paraId="451392A5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se sídlem </w:t>
      </w:r>
      <w:r w:rsidR="00AE5538" w:rsidRPr="0095115C">
        <w:rPr>
          <w:rFonts w:ascii="Times New Roman" w:hAnsi="Times New Roman" w:cs="Times New Roman"/>
          <w:sz w:val="24"/>
          <w:szCs w:val="24"/>
          <w:highlight w:val="yellow"/>
        </w:rPr>
        <w:t>Kolín III, U Nemocnice 430, PSČ 280 02</w:t>
      </w:r>
    </w:p>
    <w:p w14:paraId="1AEDA32E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jednající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p w14:paraId="2999CA05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(dále jen „</w:t>
      </w:r>
      <w:r w:rsidRPr="0095115C">
        <w:rPr>
          <w:rFonts w:ascii="Times New Roman" w:hAnsi="Times New Roman" w:cs="Times New Roman"/>
          <w:b/>
          <w:sz w:val="24"/>
          <w:szCs w:val="24"/>
        </w:rPr>
        <w:t>Kupující</w:t>
      </w:r>
      <w:r w:rsidRPr="0095115C">
        <w:rPr>
          <w:rFonts w:ascii="Times New Roman" w:hAnsi="Times New Roman" w:cs="Times New Roman"/>
          <w:sz w:val="24"/>
          <w:szCs w:val="24"/>
        </w:rPr>
        <w:t>“) na straně druhé</w:t>
      </w:r>
    </w:p>
    <w:p w14:paraId="0BE7DF09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9641F1B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(Prodávající a Kupující dále společně také jen „</w:t>
      </w:r>
      <w:r w:rsidRPr="0095115C">
        <w:rPr>
          <w:rFonts w:ascii="Times New Roman" w:hAnsi="Times New Roman" w:cs="Times New Roman"/>
          <w:b/>
          <w:sz w:val="24"/>
          <w:szCs w:val="24"/>
        </w:rPr>
        <w:t>Smluvní strany</w:t>
      </w:r>
      <w:r w:rsidRPr="0095115C">
        <w:rPr>
          <w:rFonts w:ascii="Times New Roman" w:hAnsi="Times New Roman" w:cs="Times New Roman"/>
          <w:sz w:val="24"/>
          <w:szCs w:val="24"/>
        </w:rPr>
        <w:t>“)</w:t>
      </w:r>
    </w:p>
    <w:p w14:paraId="710A298B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DE8B86D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na základě vzájemného konsensu uzavřely níže uvedeného dne, měsíce a roku tuto</w:t>
      </w:r>
    </w:p>
    <w:p w14:paraId="53F7FC0C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8D3904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kupní smlouvu</w:t>
      </w:r>
    </w:p>
    <w:p w14:paraId="23D1346F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(dále jen „</w:t>
      </w:r>
      <w:r w:rsidRPr="0095115C">
        <w:rPr>
          <w:rFonts w:ascii="Times New Roman" w:hAnsi="Times New Roman" w:cs="Times New Roman"/>
          <w:b/>
          <w:sz w:val="24"/>
          <w:szCs w:val="24"/>
        </w:rPr>
        <w:t>Smlouva</w:t>
      </w:r>
      <w:r w:rsidRPr="0095115C">
        <w:rPr>
          <w:rFonts w:ascii="Times New Roman" w:hAnsi="Times New Roman" w:cs="Times New Roman"/>
          <w:sz w:val="24"/>
          <w:szCs w:val="24"/>
        </w:rPr>
        <w:t>“):</w:t>
      </w:r>
    </w:p>
    <w:p w14:paraId="2BD5420B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F5370EC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I.</w:t>
      </w:r>
    </w:p>
    <w:p w14:paraId="2F1FC7CE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Úvodní ustanovení</w:t>
      </w:r>
    </w:p>
    <w:p w14:paraId="7140FAE8" w14:textId="77777777" w:rsidR="00AE5538" w:rsidRPr="0095115C" w:rsidRDefault="00AE5538" w:rsidP="005D44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E684A6" w14:textId="77777777" w:rsidR="005D448D" w:rsidRPr="0095115C" w:rsidRDefault="00C87750" w:rsidP="00AE5538">
      <w:pPr>
        <w:pStyle w:val="Odstavecseseznamem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Smluvní strany</w:t>
      </w:r>
      <w:r w:rsidR="00AE5538" w:rsidRPr="0095115C">
        <w:rPr>
          <w:rFonts w:ascii="Times New Roman" w:hAnsi="Times New Roman" w:cs="Times New Roman"/>
          <w:sz w:val="24"/>
          <w:szCs w:val="24"/>
        </w:rPr>
        <w:t>, Prodávající jako objednatel a Kupující jako dodavatel,</w:t>
      </w:r>
      <w:r w:rsidRPr="0095115C">
        <w:rPr>
          <w:rFonts w:ascii="Times New Roman" w:hAnsi="Times New Roman" w:cs="Times New Roman"/>
          <w:sz w:val="24"/>
          <w:szCs w:val="24"/>
        </w:rPr>
        <w:t xml:space="preserve"> uzavřely dne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09.05.2018</w:t>
      </w:r>
      <w:r w:rsidRPr="0095115C">
        <w:rPr>
          <w:rFonts w:ascii="Times New Roman" w:hAnsi="Times New Roman" w:cs="Times New Roman"/>
          <w:sz w:val="24"/>
          <w:szCs w:val="24"/>
        </w:rPr>
        <w:t xml:space="preserve"> smlouvu o dílo č.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S-1691/DOP/2018, AV.180051.150</w:t>
      </w:r>
      <w:r w:rsidR="00D83DA8" w:rsidRPr="0095115C">
        <w:rPr>
          <w:rFonts w:ascii="Times New Roman" w:hAnsi="Times New Roman" w:cs="Times New Roman"/>
          <w:sz w:val="24"/>
          <w:szCs w:val="24"/>
        </w:rPr>
        <w:t xml:space="preserve"> (dále jen „</w:t>
      </w:r>
      <w:r w:rsidR="00D83DA8" w:rsidRPr="0095115C">
        <w:rPr>
          <w:rFonts w:ascii="Times New Roman" w:hAnsi="Times New Roman" w:cs="Times New Roman"/>
          <w:b/>
          <w:sz w:val="24"/>
          <w:szCs w:val="24"/>
        </w:rPr>
        <w:t xml:space="preserve">Smlouva o </w:t>
      </w:r>
      <w:r w:rsidR="00D83DA8" w:rsidRPr="0095115C">
        <w:rPr>
          <w:rFonts w:ascii="Times New Roman" w:hAnsi="Times New Roman" w:cs="Times New Roman"/>
          <w:b/>
          <w:sz w:val="24"/>
          <w:szCs w:val="24"/>
        </w:rPr>
        <w:lastRenderedPageBreak/>
        <w:t>dílo</w:t>
      </w:r>
      <w:r w:rsidR="00D83DA8" w:rsidRPr="0095115C">
        <w:rPr>
          <w:rFonts w:ascii="Times New Roman" w:hAnsi="Times New Roman" w:cs="Times New Roman"/>
          <w:sz w:val="24"/>
          <w:szCs w:val="24"/>
        </w:rPr>
        <w:t>“)</w:t>
      </w:r>
      <w:r w:rsidR="00AE5538" w:rsidRPr="0095115C">
        <w:rPr>
          <w:rFonts w:ascii="Times New Roman" w:hAnsi="Times New Roman" w:cs="Times New Roman"/>
          <w:sz w:val="24"/>
          <w:szCs w:val="24"/>
        </w:rPr>
        <w:t xml:space="preserve">, jejímž předmětem bylo zhotovení díla, stavby nazvané </w:t>
      </w:r>
      <w:r w:rsidR="00AE5538" w:rsidRPr="0095115C">
        <w:rPr>
          <w:rFonts w:ascii="Times New Roman" w:hAnsi="Times New Roman" w:cs="Times New Roman"/>
          <w:sz w:val="24"/>
          <w:szCs w:val="24"/>
          <w:highlight w:val="yellow"/>
        </w:rPr>
        <w:t>„</w:t>
      </w:r>
      <w:r w:rsidR="00AE5538" w:rsidRPr="0095115C">
        <w:rPr>
          <w:rFonts w:ascii="Times New Roman" w:hAnsi="Times New Roman" w:cs="Times New Roman"/>
          <w:i/>
          <w:sz w:val="24"/>
          <w:szCs w:val="24"/>
          <w:highlight w:val="yellow"/>
        </w:rPr>
        <w:t>Oprava mostu ev. č. 112/017 most přes strouhu v obci Domašín a mostu ev. č. 112-015 most přes strouhu v obci Domašín</w:t>
      </w:r>
      <w:r w:rsidR="00AE5538" w:rsidRPr="0095115C">
        <w:rPr>
          <w:rFonts w:ascii="Times New Roman" w:hAnsi="Times New Roman" w:cs="Times New Roman"/>
          <w:sz w:val="24"/>
          <w:szCs w:val="24"/>
          <w:highlight w:val="yellow"/>
        </w:rPr>
        <w:t>“</w:t>
      </w:r>
      <w:r w:rsidR="00AE5538" w:rsidRPr="0095115C">
        <w:rPr>
          <w:rFonts w:ascii="Times New Roman" w:hAnsi="Times New Roman" w:cs="Times New Roman"/>
          <w:sz w:val="24"/>
          <w:szCs w:val="24"/>
        </w:rPr>
        <w:t xml:space="preserve"> (dále jen „</w:t>
      </w:r>
      <w:r w:rsidR="00D83DA8" w:rsidRPr="0095115C">
        <w:rPr>
          <w:rFonts w:ascii="Times New Roman" w:hAnsi="Times New Roman" w:cs="Times New Roman"/>
          <w:b/>
          <w:sz w:val="24"/>
          <w:szCs w:val="24"/>
        </w:rPr>
        <w:t>Stavba</w:t>
      </w:r>
      <w:r w:rsidR="00AE5538" w:rsidRPr="0095115C">
        <w:rPr>
          <w:rFonts w:ascii="Times New Roman" w:hAnsi="Times New Roman" w:cs="Times New Roman"/>
          <w:sz w:val="24"/>
          <w:szCs w:val="24"/>
        </w:rPr>
        <w:t>“).</w:t>
      </w:r>
    </w:p>
    <w:p w14:paraId="7A7BC392" w14:textId="77777777" w:rsidR="00D83DA8" w:rsidRPr="0095115C" w:rsidRDefault="00D83DA8" w:rsidP="00AE5538">
      <w:pPr>
        <w:pStyle w:val="Odstavecseseznamem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Kupující v souladu se Smlouvou o dílo odstranil v rámci Stavby z povrchu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mostní konstrukce žulové kostky o objemu</w:t>
      </w:r>
      <w:r w:rsidRPr="0095115C">
        <w:rPr>
          <w:rFonts w:ascii="Times New Roman" w:hAnsi="Times New Roman" w:cs="Times New Roman"/>
          <w:sz w:val="24"/>
          <w:szCs w:val="24"/>
        </w:rPr>
        <w:t xml:space="preserve">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commentRangeStart w:id="41"/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commentRangeEnd w:id="41"/>
      <w:r w:rsidR="0007023F" w:rsidRPr="0095115C">
        <w:rPr>
          <w:rStyle w:val="Odkaznakoment"/>
          <w:rFonts w:ascii="Times New Roman" w:hAnsi="Times New Roman" w:cs="Times New Roman"/>
          <w:sz w:val="24"/>
          <w:szCs w:val="24"/>
        </w:rPr>
        <w:commentReference w:id="41"/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 xml:space="preserve"> (dále jen „</w:t>
      </w:r>
      <w:r w:rsidRPr="0095115C">
        <w:rPr>
          <w:rFonts w:ascii="Times New Roman" w:hAnsi="Times New Roman" w:cs="Times New Roman"/>
          <w:b/>
          <w:sz w:val="24"/>
          <w:szCs w:val="24"/>
        </w:rPr>
        <w:t>Předmět koupě</w:t>
      </w:r>
      <w:r w:rsidRPr="0095115C">
        <w:rPr>
          <w:rFonts w:ascii="Times New Roman" w:hAnsi="Times New Roman" w:cs="Times New Roman"/>
          <w:sz w:val="24"/>
          <w:szCs w:val="24"/>
        </w:rPr>
        <w:t>“)</w:t>
      </w:r>
      <w:r w:rsidR="0007023F" w:rsidRPr="0095115C">
        <w:rPr>
          <w:rFonts w:ascii="Times New Roman" w:hAnsi="Times New Roman" w:cs="Times New Roman"/>
          <w:sz w:val="24"/>
          <w:szCs w:val="24"/>
        </w:rPr>
        <w:t>.</w:t>
      </w:r>
    </w:p>
    <w:p w14:paraId="790AAE1F" w14:textId="6F482116" w:rsidR="00AE5538" w:rsidRDefault="00AE5538" w:rsidP="00AE5538">
      <w:pPr>
        <w:pStyle w:val="Odstavecseseznamem"/>
        <w:numPr>
          <w:ilvl w:val="0"/>
          <w:numId w:val="1"/>
        </w:numPr>
        <w:spacing w:after="0" w:line="360" w:lineRule="auto"/>
        <w:ind w:left="426"/>
        <w:jc w:val="both"/>
        <w:rPr>
          <w:ins w:id="42" w:author="Tereza Krejčíčková" w:date="2019-05-10T11:39:00Z"/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Vzhledem k tomu, že </w:t>
      </w:r>
      <w:r w:rsidR="00D83DA8" w:rsidRPr="0095115C">
        <w:rPr>
          <w:rFonts w:ascii="Times New Roman" w:hAnsi="Times New Roman" w:cs="Times New Roman"/>
          <w:sz w:val="24"/>
          <w:szCs w:val="24"/>
        </w:rPr>
        <w:t xml:space="preserve">se Kupující ve smyslu </w:t>
      </w:r>
      <w:r w:rsidRPr="0095115C">
        <w:rPr>
          <w:rFonts w:ascii="Times New Roman" w:hAnsi="Times New Roman" w:cs="Times New Roman"/>
          <w:sz w:val="24"/>
          <w:szCs w:val="24"/>
        </w:rPr>
        <w:t>čl. 1.14 Smlouvy o dílo zavázal s </w:t>
      </w:r>
      <w:r w:rsidR="00D83DA8" w:rsidRPr="0095115C">
        <w:rPr>
          <w:rFonts w:ascii="Times New Roman" w:hAnsi="Times New Roman" w:cs="Times New Roman"/>
          <w:sz w:val="24"/>
          <w:szCs w:val="24"/>
        </w:rPr>
        <w:t>P</w:t>
      </w:r>
      <w:r w:rsidRPr="0095115C">
        <w:rPr>
          <w:rFonts w:ascii="Times New Roman" w:hAnsi="Times New Roman" w:cs="Times New Roman"/>
          <w:sz w:val="24"/>
          <w:szCs w:val="24"/>
        </w:rPr>
        <w:t>rodávajícím uzavřít smlouvu na odkup materiálu vytěženého na staveništi</w:t>
      </w:r>
      <w:r w:rsidR="00D83DA8" w:rsidRPr="0095115C">
        <w:rPr>
          <w:rFonts w:ascii="Times New Roman" w:hAnsi="Times New Roman" w:cs="Times New Roman"/>
          <w:sz w:val="24"/>
          <w:szCs w:val="24"/>
        </w:rPr>
        <w:t>, uzavírají Smluvní strany tuto Smlouvu</w:t>
      </w:r>
      <w:r w:rsidR="00BC3D7B" w:rsidRPr="0095115C">
        <w:rPr>
          <w:rFonts w:ascii="Times New Roman" w:hAnsi="Times New Roman" w:cs="Times New Roman"/>
          <w:sz w:val="24"/>
          <w:szCs w:val="24"/>
        </w:rPr>
        <w:t>, kterou převádí vlastnické právo k Předmětu koupě z Prodávajícího na Kupujícího</w:t>
      </w:r>
      <w:r w:rsidR="00D83DA8" w:rsidRPr="0095115C">
        <w:rPr>
          <w:rFonts w:ascii="Times New Roman" w:hAnsi="Times New Roman" w:cs="Times New Roman"/>
          <w:sz w:val="24"/>
          <w:szCs w:val="24"/>
        </w:rPr>
        <w:t>.</w:t>
      </w:r>
    </w:p>
    <w:p w14:paraId="22ED5F4C" w14:textId="28A38EBD" w:rsidR="005E071A" w:rsidRDefault="005E071A" w:rsidP="005E071A">
      <w:pPr>
        <w:pStyle w:val="Odstavecseseznamem"/>
        <w:numPr>
          <w:ilvl w:val="0"/>
          <w:numId w:val="1"/>
        </w:numPr>
        <w:spacing w:after="0" w:line="360" w:lineRule="auto"/>
        <w:ind w:left="426"/>
        <w:jc w:val="both"/>
        <w:rPr>
          <w:ins w:id="43" w:author="Tereza Krejčíčková" w:date="2019-05-10T11:39:00Z"/>
          <w:rFonts w:ascii="Times New Roman" w:hAnsi="Times New Roman" w:cs="Times New Roman"/>
          <w:sz w:val="24"/>
          <w:szCs w:val="24"/>
        </w:rPr>
      </w:pPr>
      <w:ins w:id="44" w:author="Tereza Krejčíčková" w:date="2019-05-10T11:39:00Z">
        <w:r>
          <w:rPr>
            <w:rFonts w:ascii="Times New Roman" w:hAnsi="Times New Roman" w:cs="Times New Roman"/>
            <w:sz w:val="24"/>
            <w:szCs w:val="24"/>
          </w:rPr>
          <w:t>Kupující prohlašuje, že je mu znám právní i faktický stav Předmětu koupě, kdy se jedná o použitý a opotřebený materiál.</w:t>
        </w:r>
      </w:ins>
    </w:p>
    <w:p w14:paraId="3D2A36B0" w14:textId="77777777" w:rsidR="005E071A" w:rsidRPr="005E071A" w:rsidRDefault="005E071A" w:rsidP="005E07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C6E5A8" w14:textId="77777777" w:rsidR="00D83DA8" w:rsidRPr="0095115C" w:rsidRDefault="00D83DA8" w:rsidP="00D83DA8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4E652463" w14:textId="77777777" w:rsidR="00D83DA8" w:rsidRPr="0095115C" w:rsidRDefault="00D83DA8" w:rsidP="00D83D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II.</w:t>
      </w:r>
    </w:p>
    <w:p w14:paraId="1931D950" w14:textId="77777777" w:rsidR="00D83DA8" w:rsidRPr="0095115C" w:rsidRDefault="00D83DA8" w:rsidP="00D83D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Předmět smlouvy</w:t>
      </w:r>
    </w:p>
    <w:p w14:paraId="286A8265" w14:textId="77777777" w:rsidR="00D83DA8" w:rsidRPr="0095115C" w:rsidRDefault="00D83DA8" w:rsidP="00D83D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19163D" w14:textId="77777777" w:rsidR="00D83DA8" w:rsidRPr="0095115C" w:rsidRDefault="00BC3D7B" w:rsidP="00D83DA8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Prodávající touto Smlouvou prodává Předmět koupě, tedy převádí vlastnické právo k Předmětu koupě</w:t>
      </w:r>
      <w:r w:rsidR="007A6D8D" w:rsidRPr="0095115C">
        <w:rPr>
          <w:rFonts w:ascii="Times New Roman" w:hAnsi="Times New Roman" w:cs="Times New Roman"/>
          <w:sz w:val="24"/>
          <w:szCs w:val="24"/>
        </w:rPr>
        <w:t>, a to ve prospěch Kupujícího, který Předmět koupě přejímá a zavazuje se za něj zaplatit smluvenou cenu dle čl. III. Smlouvy.</w:t>
      </w:r>
    </w:p>
    <w:p w14:paraId="7276E8D1" w14:textId="77777777" w:rsidR="002A0136" w:rsidRPr="0095115C" w:rsidRDefault="0007023F" w:rsidP="002A0136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Smluvní strany při převzetí Předmětu koupě Kupujícím potvrdí tuto skutečnost podpisem předávacího protokolu, který se tak stane nedílnou součástí této Smlouvy.</w:t>
      </w:r>
    </w:p>
    <w:p w14:paraId="56CE7EC7" w14:textId="1465C368" w:rsidR="002A0136" w:rsidRPr="0095115C" w:rsidRDefault="002A0136" w:rsidP="002A0136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Smluvní strany jsou povinny k předání a převzetí Předmětu koupě nejpozději do</w:t>
      </w:r>
      <w:ins w:id="45" w:author="Tereza Krejčíčková" w:date="2019-05-10T11:41:00Z">
        <w:r w:rsidR="005E071A">
          <w:rPr>
            <w:rFonts w:ascii="Times New Roman" w:hAnsi="Times New Roman" w:cs="Times New Roman"/>
            <w:sz w:val="24"/>
            <w:szCs w:val="24"/>
          </w:rPr>
          <w:t xml:space="preserve"> 14</w:t>
        </w:r>
      </w:ins>
      <w:del w:id="46" w:author="Tereza Krejčíčková" w:date="2019-05-10T11:41:00Z">
        <w:r w:rsidRPr="0095115C" w:rsidDel="005E071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5E071A" w:rsidDel="005E071A">
          <w:rPr>
            <w:rFonts w:ascii="Times New Roman" w:hAnsi="Times New Roman" w:cs="Times New Roman"/>
            <w:sz w:val="24"/>
            <w:szCs w:val="24"/>
          </w:rPr>
          <w:delText xml:space="preserve">7 </w:delText>
        </w:r>
      </w:del>
      <w:ins w:id="47" w:author="Tereza Krejčíčková" w:date="2019-05-10T11:41:00Z">
        <w:r w:rsidR="005E071A" w:rsidRPr="005E071A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5E071A">
        <w:rPr>
          <w:rFonts w:ascii="Times New Roman" w:hAnsi="Times New Roman" w:cs="Times New Roman"/>
          <w:sz w:val="24"/>
          <w:szCs w:val="24"/>
        </w:rPr>
        <w:t>dnů</w:t>
      </w:r>
      <w:r w:rsidRPr="0095115C">
        <w:rPr>
          <w:rFonts w:ascii="Times New Roman" w:hAnsi="Times New Roman" w:cs="Times New Roman"/>
          <w:sz w:val="24"/>
          <w:szCs w:val="24"/>
        </w:rPr>
        <w:t xml:space="preserve"> ode dne uzavření této Smlouvy.</w:t>
      </w:r>
    </w:p>
    <w:p w14:paraId="4AE28503" w14:textId="70F9CD98" w:rsidR="0095115C" w:rsidRPr="0095115C" w:rsidRDefault="0095115C" w:rsidP="002A0136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Vlastnické právo k Předmětu koupě přechází na Kupujícího </w:t>
      </w:r>
      <w:r w:rsidR="00C75337">
        <w:rPr>
          <w:rFonts w:ascii="Times New Roman" w:hAnsi="Times New Roman" w:cs="Times New Roman"/>
          <w:sz w:val="24"/>
          <w:szCs w:val="24"/>
        </w:rPr>
        <w:t xml:space="preserve">teprve </w:t>
      </w:r>
      <w:ins w:id="48" w:author="Tereza Krejčíčková" w:date="2019-05-10T11:42:00Z">
        <w:r w:rsidR="005E071A">
          <w:rPr>
            <w:rFonts w:ascii="Times New Roman" w:hAnsi="Times New Roman" w:cs="Times New Roman"/>
            <w:sz w:val="24"/>
            <w:szCs w:val="24"/>
          </w:rPr>
          <w:t xml:space="preserve">převzetím Předmětu koupě a </w:t>
        </w:r>
      </w:ins>
      <w:r w:rsidR="00C75337">
        <w:rPr>
          <w:rFonts w:ascii="Times New Roman" w:hAnsi="Times New Roman" w:cs="Times New Roman"/>
          <w:sz w:val="24"/>
          <w:szCs w:val="24"/>
        </w:rPr>
        <w:t>úplným zaplacením ceny stanovené čl. III. této Smlouvy</w:t>
      </w:r>
      <w:r w:rsidRPr="0095115C">
        <w:rPr>
          <w:rFonts w:ascii="Times New Roman" w:hAnsi="Times New Roman" w:cs="Times New Roman"/>
          <w:sz w:val="24"/>
          <w:szCs w:val="24"/>
        </w:rPr>
        <w:t>.</w:t>
      </w:r>
    </w:p>
    <w:p w14:paraId="6F15B36E" w14:textId="77777777" w:rsidR="007A6D8D" w:rsidRPr="0095115C" w:rsidRDefault="007A6D8D" w:rsidP="007A6D8D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2E918005" w14:textId="77777777" w:rsidR="007A6D8D" w:rsidRPr="0095115C" w:rsidRDefault="007A6D8D" w:rsidP="007A6D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II</w:t>
      </w:r>
      <w:r w:rsidR="0007023F" w:rsidRPr="0095115C">
        <w:rPr>
          <w:rFonts w:ascii="Times New Roman" w:hAnsi="Times New Roman" w:cs="Times New Roman"/>
          <w:b/>
          <w:sz w:val="24"/>
          <w:szCs w:val="24"/>
        </w:rPr>
        <w:t>I</w:t>
      </w:r>
      <w:r w:rsidRPr="0095115C">
        <w:rPr>
          <w:rFonts w:ascii="Times New Roman" w:hAnsi="Times New Roman" w:cs="Times New Roman"/>
          <w:b/>
          <w:sz w:val="24"/>
          <w:szCs w:val="24"/>
        </w:rPr>
        <w:t>.</w:t>
      </w:r>
    </w:p>
    <w:p w14:paraId="1EE8F970" w14:textId="77777777" w:rsidR="007A6D8D" w:rsidRPr="0095115C" w:rsidRDefault="007A6D8D" w:rsidP="007A6D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Kupní cena</w:t>
      </w:r>
    </w:p>
    <w:p w14:paraId="6AB60B50" w14:textId="77777777" w:rsidR="007A6D8D" w:rsidRPr="0095115C" w:rsidRDefault="007A6D8D" w:rsidP="007A6D8D">
      <w:pPr>
        <w:pStyle w:val="Odstavecseseznamem"/>
        <w:spacing w:after="0" w:line="36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64DCDCCB" w14:textId="79FA9DB6" w:rsidR="005D448D" w:rsidRPr="0095115C" w:rsidRDefault="007A6D8D" w:rsidP="0007023F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Smluvní strany se dohodly, že cena za Předmět koupě činí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>,- Kč</w:t>
      </w:r>
      <w:ins w:id="49" w:author="Tereza Krejčíčková" w:date="2019-05-10T11:42:00Z">
        <w:r w:rsidR="005E071A">
          <w:rPr>
            <w:rFonts w:ascii="Times New Roman" w:hAnsi="Times New Roman" w:cs="Times New Roman"/>
            <w:sz w:val="24"/>
            <w:szCs w:val="24"/>
          </w:rPr>
          <w:t>/tuna</w:t>
        </w:r>
      </w:ins>
      <w:r w:rsidRPr="0095115C">
        <w:rPr>
          <w:rFonts w:ascii="Times New Roman" w:hAnsi="Times New Roman" w:cs="Times New Roman"/>
          <w:sz w:val="24"/>
          <w:szCs w:val="24"/>
        </w:rPr>
        <w:t xml:space="preserve"> vč. DPH (slovy: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 xml:space="preserve"> korun českých) (dále jen „</w:t>
      </w:r>
      <w:r w:rsidRPr="0095115C">
        <w:rPr>
          <w:rFonts w:ascii="Times New Roman" w:hAnsi="Times New Roman" w:cs="Times New Roman"/>
          <w:b/>
          <w:sz w:val="24"/>
          <w:szCs w:val="24"/>
        </w:rPr>
        <w:t>Kupní cena</w:t>
      </w:r>
      <w:r w:rsidRPr="0095115C">
        <w:rPr>
          <w:rFonts w:ascii="Times New Roman" w:hAnsi="Times New Roman" w:cs="Times New Roman"/>
          <w:sz w:val="24"/>
          <w:szCs w:val="24"/>
        </w:rPr>
        <w:t>“).</w:t>
      </w:r>
    </w:p>
    <w:p w14:paraId="080F44B2" w14:textId="7BE5B822" w:rsidR="007A6D8D" w:rsidRDefault="007A6D8D" w:rsidP="0007023F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ins w:id="50" w:author="Tereza Krejčíčková" w:date="2019-05-10T11:43:00Z"/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Kupní cena byla stanovena v</w:t>
      </w:r>
      <w:r w:rsidR="0007023F" w:rsidRPr="0095115C">
        <w:rPr>
          <w:rFonts w:ascii="Times New Roman" w:hAnsi="Times New Roman" w:cs="Times New Roman"/>
          <w:sz w:val="24"/>
          <w:szCs w:val="24"/>
        </w:rPr>
        <w:t> </w:t>
      </w:r>
      <w:r w:rsidRPr="0095115C">
        <w:rPr>
          <w:rFonts w:ascii="Times New Roman" w:hAnsi="Times New Roman" w:cs="Times New Roman"/>
          <w:sz w:val="24"/>
          <w:szCs w:val="24"/>
        </w:rPr>
        <w:t>souladu</w:t>
      </w:r>
      <w:r w:rsidR="0007023F" w:rsidRPr="0095115C">
        <w:rPr>
          <w:rFonts w:ascii="Times New Roman" w:hAnsi="Times New Roman" w:cs="Times New Roman"/>
          <w:sz w:val="24"/>
          <w:szCs w:val="24"/>
        </w:rPr>
        <w:t xml:space="preserve"> s</w:t>
      </w:r>
      <w:del w:id="51" w:author="Tereza Krejčíčková" w:date="2019-05-10T11:43:00Z">
        <w:r w:rsidR="0007023F" w:rsidRPr="0095115C" w:rsidDel="005E071A">
          <w:rPr>
            <w:rFonts w:ascii="Times New Roman" w:hAnsi="Times New Roman" w:cs="Times New Roman"/>
            <w:sz w:val="24"/>
            <w:szCs w:val="24"/>
          </w:rPr>
          <w:delText> </w:delText>
        </w:r>
      </w:del>
      <w:ins w:id="52" w:author="Tereza Krejčíčková" w:date="2019-05-10T11:43:00Z">
        <w:r w:rsidR="005E071A">
          <w:rPr>
            <w:rFonts w:ascii="Times New Roman" w:hAnsi="Times New Roman" w:cs="Times New Roman"/>
            <w:sz w:val="24"/>
            <w:szCs w:val="24"/>
          </w:rPr>
          <w:t> </w:t>
        </w:r>
      </w:ins>
      <w:r w:rsidR="0007023F" w:rsidRPr="005E071A">
        <w:rPr>
          <w:rFonts w:ascii="Times New Roman" w:hAnsi="Times New Roman" w:cs="Times New Roman"/>
          <w:sz w:val="24"/>
          <w:szCs w:val="24"/>
          <w:highlight w:val="yellow"/>
        </w:rPr>
        <w:t>ceníkem</w:t>
      </w:r>
      <w:ins w:id="53" w:author="Tereza Krejčíčková" w:date="2019-05-10T11:43:00Z">
        <w:r w:rsidR="005E071A" w:rsidRPr="005E071A">
          <w:rPr>
            <w:rFonts w:ascii="Times New Roman" w:hAnsi="Times New Roman" w:cs="Times New Roman"/>
            <w:sz w:val="24"/>
            <w:szCs w:val="24"/>
            <w:highlight w:val="yellow"/>
          </w:rPr>
          <w:t>/znaleckým posudkem</w:t>
        </w:r>
      </w:ins>
      <w:r w:rsidR="0007023F" w:rsidRPr="0095115C">
        <w:rPr>
          <w:rFonts w:ascii="Times New Roman" w:hAnsi="Times New Roman" w:cs="Times New Roman"/>
          <w:sz w:val="24"/>
          <w:szCs w:val="24"/>
        </w:rPr>
        <w:t xml:space="preserve"> a interními předpisy Prodávajícího následujícím způsobem:</w:t>
      </w:r>
    </w:p>
    <w:p w14:paraId="36D5FBDE" w14:textId="586F4F7C" w:rsidR="005E071A" w:rsidRPr="005E071A" w:rsidRDefault="005E071A" w:rsidP="005E071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ins w:id="54" w:author="Tereza Krejčíčková" w:date="2019-05-10T11:43:00Z">
        <w:r w:rsidRPr="005E071A">
          <w:rPr>
            <w:rFonts w:ascii="Times New Roman" w:hAnsi="Times New Roman" w:cs="Times New Roman"/>
            <w:sz w:val="24"/>
            <w:szCs w:val="24"/>
            <w:highlight w:val="yellow"/>
          </w:rPr>
          <w:lastRenderedPageBreak/>
          <w:t>Dle znaleckého posudku č. [</w:t>
        </w:r>
        <w:r w:rsidRPr="005E071A">
          <w:rPr>
            <w:rFonts w:ascii="Segoe UI Emoji" w:hAnsi="Segoe UI Emoji" w:cs="Segoe UI Emoji"/>
            <w:sz w:val="24"/>
            <w:szCs w:val="24"/>
            <w:highlight w:val="yellow"/>
          </w:rPr>
          <w:t>◾</w:t>
        </w:r>
        <w:r w:rsidRPr="005E071A">
          <w:rPr>
            <w:rFonts w:ascii="Times New Roman" w:hAnsi="Times New Roman" w:cs="Times New Roman"/>
            <w:sz w:val="24"/>
            <w:szCs w:val="24"/>
            <w:highlight w:val="yellow"/>
          </w:rPr>
          <w:t>] ze dne [</w:t>
        </w:r>
        <w:r w:rsidRPr="005E071A">
          <w:rPr>
            <w:rFonts w:ascii="Segoe UI Emoji" w:hAnsi="Segoe UI Emoji" w:cs="Segoe UI Emoji"/>
            <w:sz w:val="24"/>
            <w:szCs w:val="24"/>
            <w:highlight w:val="yellow"/>
          </w:rPr>
          <w:t>◾</w:t>
        </w:r>
        <w:r w:rsidRPr="005E071A">
          <w:rPr>
            <w:rFonts w:ascii="Times New Roman" w:hAnsi="Times New Roman" w:cs="Times New Roman"/>
            <w:sz w:val="24"/>
            <w:szCs w:val="24"/>
            <w:highlight w:val="yellow"/>
          </w:rPr>
          <w:t>]</w:t>
        </w:r>
      </w:ins>
    </w:p>
    <w:p w14:paraId="4CCB182F" w14:textId="77777777" w:rsidR="0007023F" w:rsidRPr="0095115C" w:rsidRDefault="0007023F" w:rsidP="0007023F">
      <w:pPr>
        <w:pStyle w:val="Odstavecseseznamem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commentRangeStart w:id="55"/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commentRangeEnd w:id="55"/>
      <w:r w:rsidRPr="0095115C">
        <w:rPr>
          <w:rStyle w:val="Odkaznakoment"/>
          <w:rFonts w:ascii="Times New Roman" w:hAnsi="Times New Roman" w:cs="Times New Roman"/>
          <w:sz w:val="24"/>
          <w:szCs w:val="24"/>
        </w:rPr>
        <w:commentReference w:id="55"/>
      </w:r>
    </w:p>
    <w:p w14:paraId="300FD755" w14:textId="56B19F45" w:rsidR="005E071A" w:rsidRPr="005E071A" w:rsidRDefault="005E071A" w:rsidP="005E071A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ins w:id="56" w:author="Tereza Krejčíčková" w:date="2019-05-10T11:44:00Z"/>
          <w:rFonts w:ascii="Times New Roman" w:hAnsi="Times New Roman" w:cs="Times New Roman"/>
          <w:sz w:val="24"/>
          <w:szCs w:val="24"/>
        </w:rPr>
      </w:pPr>
      <w:ins w:id="57" w:author="Tereza Krejčíčková" w:date="2019-05-10T11:44:00Z">
        <w:r>
          <w:rPr>
            <w:rFonts w:ascii="Times New Roman" w:hAnsi="Times New Roman" w:cs="Times New Roman"/>
            <w:sz w:val="24"/>
            <w:szCs w:val="24"/>
          </w:rPr>
          <w:t>Smluvní strany se dále dohodly, že Kupující kromě Kupní ceny uhradí Prodávajícímu rovněž poplatek za vážení Předmětu koupě (dále jen „</w:t>
        </w:r>
        <w:r>
          <w:rPr>
            <w:rFonts w:ascii="Times New Roman" w:hAnsi="Times New Roman" w:cs="Times New Roman"/>
            <w:b/>
            <w:sz w:val="24"/>
            <w:szCs w:val="24"/>
          </w:rPr>
          <w:t>Poplatek</w:t>
        </w:r>
        <w:r>
          <w:rPr>
            <w:rFonts w:ascii="Times New Roman" w:hAnsi="Times New Roman" w:cs="Times New Roman"/>
            <w:sz w:val="24"/>
            <w:szCs w:val="24"/>
          </w:rPr>
          <w:t>“).</w:t>
        </w:r>
      </w:ins>
    </w:p>
    <w:p w14:paraId="266BB3C5" w14:textId="0A0D7146" w:rsidR="0007023F" w:rsidRPr="0095115C" w:rsidRDefault="0007023F" w:rsidP="0007023F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Úhrada Kupní ceny </w:t>
      </w:r>
      <w:ins w:id="58" w:author="Tereza Krejčíčková" w:date="2019-05-10T11:45:00Z">
        <w:r w:rsidR="005E071A">
          <w:rPr>
            <w:rFonts w:ascii="Times New Roman" w:hAnsi="Times New Roman" w:cs="Times New Roman"/>
            <w:sz w:val="24"/>
            <w:szCs w:val="24"/>
          </w:rPr>
          <w:t xml:space="preserve">a Poplatku </w:t>
        </w:r>
      </w:ins>
      <w:r w:rsidRPr="0095115C">
        <w:rPr>
          <w:rFonts w:ascii="Times New Roman" w:hAnsi="Times New Roman" w:cs="Times New Roman"/>
          <w:sz w:val="24"/>
          <w:szCs w:val="24"/>
        </w:rPr>
        <w:t>bude Kupujícím provedena na základě Prodávajícím vystaveného daňového dokladu (</w:t>
      </w:r>
      <w:r w:rsidR="003D7DE5" w:rsidRPr="0095115C">
        <w:rPr>
          <w:rFonts w:ascii="Times New Roman" w:hAnsi="Times New Roman" w:cs="Times New Roman"/>
          <w:sz w:val="24"/>
          <w:szCs w:val="24"/>
        </w:rPr>
        <w:t>dále jen „</w:t>
      </w:r>
      <w:r w:rsidR="003D7DE5" w:rsidRPr="0095115C">
        <w:rPr>
          <w:rFonts w:ascii="Times New Roman" w:hAnsi="Times New Roman" w:cs="Times New Roman"/>
          <w:b/>
          <w:sz w:val="24"/>
          <w:szCs w:val="24"/>
        </w:rPr>
        <w:t>F</w:t>
      </w:r>
      <w:r w:rsidRPr="0095115C">
        <w:rPr>
          <w:rFonts w:ascii="Times New Roman" w:hAnsi="Times New Roman" w:cs="Times New Roman"/>
          <w:b/>
          <w:sz w:val="24"/>
          <w:szCs w:val="24"/>
        </w:rPr>
        <w:t>aktur</w:t>
      </w:r>
      <w:r w:rsidR="003D7DE5" w:rsidRPr="0095115C">
        <w:rPr>
          <w:rFonts w:ascii="Times New Roman" w:hAnsi="Times New Roman" w:cs="Times New Roman"/>
          <w:b/>
          <w:sz w:val="24"/>
          <w:szCs w:val="24"/>
        </w:rPr>
        <w:t>a</w:t>
      </w:r>
      <w:r w:rsidR="003D7DE5" w:rsidRPr="0095115C">
        <w:rPr>
          <w:rFonts w:ascii="Times New Roman" w:hAnsi="Times New Roman" w:cs="Times New Roman"/>
          <w:sz w:val="24"/>
          <w:szCs w:val="24"/>
        </w:rPr>
        <w:t>“</w:t>
      </w:r>
      <w:r w:rsidRPr="0095115C">
        <w:rPr>
          <w:rFonts w:ascii="Times New Roman" w:hAnsi="Times New Roman" w:cs="Times New Roman"/>
          <w:sz w:val="24"/>
          <w:szCs w:val="24"/>
        </w:rPr>
        <w:t>).</w:t>
      </w:r>
    </w:p>
    <w:p w14:paraId="0CDC473D" w14:textId="454B9F08" w:rsidR="0007023F" w:rsidRPr="0095115C" w:rsidDel="005E071A" w:rsidRDefault="0007023F" w:rsidP="0007023F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del w:id="59" w:author="Tereza Krejčíčková" w:date="2019-05-10T11:45:00Z"/>
          <w:rFonts w:ascii="Times New Roman" w:hAnsi="Times New Roman" w:cs="Times New Roman"/>
          <w:sz w:val="24"/>
          <w:szCs w:val="24"/>
        </w:rPr>
      </w:pPr>
      <w:del w:id="60" w:author="Tereza Krejčíčková" w:date="2019-05-10T11:45:00Z">
        <w:r w:rsidRPr="0095115C" w:rsidDel="005E071A">
          <w:rPr>
            <w:rFonts w:ascii="Times New Roman" w:hAnsi="Times New Roman" w:cs="Times New Roman"/>
            <w:sz w:val="24"/>
            <w:szCs w:val="24"/>
          </w:rPr>
          <w:delText>Datum uskutečnění zdanitelného plnění</w:delText>
        </w:r>
        <w:r w:rsidR="003D7DE5" w:rsidRPr="0095115C" w:rsidDel="005E071A">
          <w:rPr>
            <w:rFonts w:ascii="Times New Roman" w:hAnsi="Times New Roman" w:cs="Times New Roman"/>
            <w:sz w:val="24"/>
            <w:szCs w:val="24"/>
          </w:rPr>
          <w:delText xml:space="preserve"> bude na Faktuře uvedeno shodně s datem </w:delText>
        </w:r>
        <w:r w:rsidRPr="0095115C" w:rsidDel="005E071A">
          <w:rPr>
            <w:rFonts w:ascii="Times New Roman" w:hAnsi="Times New Roman" w:cs="Times New Roman"/>
            <w:sz w:val="24"/>
            <w:szCs w:val="24"/>
          </w:rPr>
          <w:delText xml:space="preserve">podpisu předávacího protokolu k Předmětu koupě dle čl. II. odst. 2. této Smlouvy. </w:delText>
        </w:r>
      </w:del>
    </w:p>
    <w:p w14:paraId="79A5AB40" w14:textId="77777777" w:rsidR="003D7DE5" w:rsidRPr="0095115C" w:rsidRDefault="003D7DE5" w:rsidP="0007023F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Faktura bude mít splatnost 30 dnů ode dne jejího vystavení, přičemž musí být Kupujícímu doručena alespoň 25 dnů před datem splatnosti a musí obsahovat veškeré náležitosti stanovené právními předpisy.</w:t>
      </w:r>
    </w:p>
    <w:p w14:paraId="63A7AA03" w14:textId="77777777" w:rsidR="003D7DE5" w:rsidRPr="0095115C" w:rsidRDefault="003D7DE5" w:rsidP="0007023F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Fakturu lze Kupujícímu doručit na písemně na adresu uvedenou výše v této Smlouvě nebo prostřednictvím datové schránky: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 xml:space="preserve"> nebo emailem na adresu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>.</w:t>
      </w:r>
    </w:p>
    <w:p w14:paraId="3232275B" w14:textId="77777777" w:rsidR="002A0136" w:rsidRPr="0095115C" w:rsidRDefault="002A0136" w:rsidP="002A0136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491CA7F9" w14:textId="77777777" w:rsidR="002A0136" w:rsidRPr="0095115C" w:rsidRDefault="002A0136" w:rsidP="002A0136">
      <w:pPr>
        <w:spacing w:after="0" w:line="360" w:lineRule="auto"/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IV.</w:t>
      </w:r>
    </w:p>
    <w:p w14:paraId="6B64D418" w14:textId="77777777" w:rsidR="002A0136" w:rsidRPr="0095115C" w:rsidRDefault="002A0136" w:rsidP="002A0136">
      <w:pPr>
        <w:spacing w:after="0" w:line="360" w:lineRule="auto"/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Sankční ujednání</w:t>
      </w:r>
    </w:p>
    <w:p w14:paraId="1629985A" w14:textId="77777777" w:rsidR="002A0136" w:rsidRPr="0095115C" w:rsidRDefault="002A0136" w:rsidP="002A0136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54C68372" w14:textId="77777777" w:rsidR="002A0136" w:rsidRPr="0095115C" w:rsidRDefault="002A0136" w:rsidP="002A0136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Pro případ prodlení Kupujícího s převzetím Předmětu koupě dle čl. II. odst. 3. této Smlouvy je Kupující povinen zaplatit Prodávajícímu smluvní pokutu ve výši 0,1 % z Kupní ceny za každý den prodlení s převzetím Předmětu koupě.</w:t>
      </w:r>
    </w:p>
    <w:p w14:paraId="5EAD8294" w14:textId="77777777" w:rsidR="002A0136" w:rsidRPr="0095115C" w:rsidRDefault="002A0136" w:rsidP="002A0136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Pro případ prodlení Kupujícího s úhradou Kupní ceny dle Faktury je Kupující povinen zaplatit Prodávajícímu smluvní pokutu ve výši 0,5 % z Kupní ceny za každý den prodlení.</w:t>
      </w:r>
    </w:p>
    <w:p w14:paraId="4177639F" w14:textId="77777777" w:rsidR="002A0136" w:rsidRPr="0095115C" w:rsidRDefault="002A0136" w:rsidP="002A0136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Zaplacením smluvní pokuty není dotčeno právo Prodávajícího na náhradu škody vzniklé porušením smluvní povinnosti, které se smluvní pokuta týká.</w:t>
      </w:r>
    </w:p>
    <w:p w14:paraId="1C35AE45" w14:textId="77777777" w:rsidR="003E7440" w:rsidRPr="0095115C" w:rsidRDefault="002A0136" w:rsidP="002A0136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Pro případ podstatného porušení Smlouvy mají Smluvní strany práva od Smlouvy odstoupit, přičemž za podstatné porušení Smlouvy Smluvní strany považují zejména prodlení Prodávajícího s předáním Předmětu koupě delší než 7 dnů, prodlení Kupujícího s převzetím Předmětu koupě, prodlení Kupujícího s úhradou Kupní ceny delší než 60 dnů</w:t>
      </w:r>
      <w:r w:rsidR="003E7440" w:rsidRPr="0095115C">
        <w:rPr>
          <w:rFonts w:ascii="Times New Roman" w:hAnsi="Times New Roman" w:cs="Times New Roman"/>
          <w:sz w:val="24"/>
          <w:szCs w:val="24"/>
        </w:rPr>
        <w:t>.</w:t>
      </w:r>
    </w:p>
    <w:p w14:paraId="526B48EF" w14:textId="77777777" w:rsidR="003E7440" w:rsidRPr="0095115C" w:rsidRDefault="003E7440" w:rsidP="002A0136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Odstoupení od Smlouvy nebo vyúčtování smluvní pokuty dle této Smlouvy musí být druhé smluvní straně zaslány doporučeně na adresu uvedenou výše v této Smlouvě nebo prostřednictvím datové schránky a jsou účinné ode dne doručení druhé smluvní straně. V pochybnostech se má za to, že odstoupení nebo vyúčtování smluvní pokuty bylo doručeno do 3 pracovních dnů ode dne jeho odeslání v poštovní zásilce s doručenkou.</w:t>
      </w:r>
    </w:p>
    <w:p w14:paraId="78D9D7AE" w14:textId="77777777" w:rsidR="002A0136" w:rsidRPr="0095115C" w:rsidRDefault="003E7440" w:rsidP="002A0136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Smluvní pokuty jsou splatné ve lhůtě do 15 dnů ode dne doručení jejich vyúčtování povinné straně.</w:t>
      </w:r>
      <w:r w:rsidR="002A0136" w:rsidRPr="009511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342CC4" w14:textId="77777777" w:rsidR="003E7440" w:rsidRPr="0095115C" w:rsidRDefault="003E7440" w:rsidP="003E7440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64A62D19" w14:textId="77777777" w:rsidR="003E7440" w:rsidRPr="0095115C" w:rsidRDefault="003E7440" w:rsidP="003E7440">
      <w:pPr>
        <w:spacing w:after="0" w:line="360" w:lineRule="auto"/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V.</w:t>
      </w:r>
    </w:p>
    <w:p w14:paraId="561D0660" w14:textId="77777777" w:rsidR="003E7440" w:rsidRPr="0095115C" w:rsidRDefault="003E7440" w:rsidP="003E7440">
      <w:pPr>
        <w:spacing w:after="0" w:line="360" w:lineRule="auto"/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14:paraId="328A791A" w14:textId="77777777" w:rsidR="003E7440" w:rsidRPr="0095115C" w:rsidRDefault="003E7440" w:rsidP="003E7440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0554A753" w14:textId="77777777" w:rsidR="003E7440" w:rsidRPr="0095115C" w:rsidRDefault="003E7440" w:rsidP="003E7440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Tato Smlouva nabývá platnosti dnem podpisu oběma Smluvními stranami a účinnosti dnem jejího zveřejnění v registru smluv. Kupující bere na vědomí a souhlasí s tím, že Kupující tuto Smlouvu uveřejní v registru smluv dle zákona č. 340/2015 Sb., o zvláštních podmínkách účinnosti některých smluv a o registru smluv (zákon o registru smluv).</w:t>
      </w:r>
    </w:p>
    <w:p w14:paraId="1BA3DC91" w14:textId="77777777" w:rsidR="003E7440" w:rsidRPr="0095115C" w:rsidRDefault="003E7440" w:rsidP="003E7440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Všechny právní vztahy, které vzniknou při realizaci závazků vyplývajících z této Smlouvy se řídí právním řádem České republiky.</w:t>
      </w:r>
    </w:p>
    <w:p w14:paraId="7851701A" w14:textId="77777777" w:rsidR="003E7440" w:rsidRPr="0095115C" w:rsidRDefault="003E7440" w:rsidP="003E7440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Kontaktními osobami pro účely této Smlouvy jsou:</w:t>
      </w:r>
    </w:p>
    <w:p w14:paraId="674695F2" w14:textId="77777777" w:rsidR="003E7440" w:rsidRPr="0095115C" w:rsidRDefault="003E7440" w:rsidP="003E7440">
      <w:pPr>
        <w:pStyle w:val="Odstavecseseznamem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za Prodávajícího: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95115C" w:rsidRPr="0095115C">
        <w:rPr>
          <w:rFonts w:ascii="Times New Roman" w:hAnsi="Times New Roman" w:cs="Times New Roman"/>
          <w:sz w:val="24"/>
          <w:szCs w:val="24"/>
        </w:rPr>
        <w:t xml:space="preserve">, tel. </w:t>
      </w:r>
      <w:r w:rsidR="0095115C"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95115C"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="0095115C"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95115C" w:rsidRPr="0095115C">
        <w:rPr>
          <w:rFonts w:ascii="Times New Roman" w:hAnsi="Times New Roman" w:cs="Times New Roman"/>
          <w:sz w:val="24"/>
          <w:szCs w:val="24"/>
        </w:rPr>
        <w:t xml:space="preserve">, email: </w:t>
      </w:r>
      <w:r w:rsidR="0095115C"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95115C"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="0095115C"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95115C" w:rsidRPr="0095115C">
        <w:rPr>
          <w:rFonts w:ascii="Times New Roman" w:hAnsi="Times New Roman" w:cs="Times New Roman"/>
          <w:sz w:val="24"/>
          <w:szCs w:val="24"/>
        </w:rPr>
        <w:t>;</w:t>
      </w:r>
    </w:p>
    <w:p w14:paraId="19F35289" w14:textId="77777777" w:rsidR="0095115C" w:rsidRPr="0095115C" w:rsidRDefault="0095115C" w:rsidP="003E7440">
      <w:pPr>
        <w:pStyle w:val="Odstavecseseznamem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za Kupujícího: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 xml:space="preserve">, tel.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 xml:space="preserve">, email: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>.</w:t>
      </w:r>
    </w:p>
    <w:p w14:paraId="26B221A5" w14:textId="77777777" w:rsidR="0095115C" w:rsidRPr="0095115C" w:rsidRDefault="0095115C" w:rsidP="0095115C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V případě změny kontaktní osoby musí být o této skutečnosti druhá smluvní strana neprodleně informována. Za splnění této povinnosti se považuje i email odeslaný na adresu kontaktních osob druhé smluví strany. Účinnost změny pak nastává okamžikem doručení písemného oznámení příslušné smluvní straně.</w:t>
      </w:r>
    </w:p>
    <w:p w14:paraId="1AC1828C" w14:textId="77777777" w:rsidR="0095115C" w:rsidRPr="0095115C" w:rsidRDefault="0095115C" w:rsidP="0095115C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Tuto Smlouvu lze měnit pouze písemně, a to formou vzestupně číslovaných dodatků podepsaných oběma Smluvními stranami.</w:t>
      </w:r>
    </w:p>
    <w:p w14:paraId="0CB9F2E7" w14:textId="77777777" w:rsidR="0095115C" w:rsidRPr="0095115C" w:rsidRDefault="0095115C" w:rsidP="0095115C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Smluvní strany tímto prohlašují a potvrzují, že si Smlouvu přečetly, že Smlouva byla uzavřena na základě vzájemné dohody, svobodně, vážně a určitě, nikoliv za nápadně nevýhodných podmínek, že Smlouvě zcela porozuměly a s obsahem souhlasí, na důkaz čeho připojují níže své podpisy.</w:t>
      </w:r>
    </w:p>
    <w:p w14:paraId="54A84AAE" w14:textId="61955E53" w:rsidR="0095115C" w:rsidRDefault="0095115C" w:rsidP="0095115C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ins w:id="61" w:author="Tereza Krejčíčková" w:date="2019-05-10T11:45:00Z"/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Smlouva je vyhotovena ve </w:t>
      </w:r>
      <w:ins w:id="62" w:author="Tereza Krejčíčková" w:date="2019-05-10T11:46:00Z">
        <w:r w:rsidR="005E071A">
          <w:rPr>
            <w:rFonts w:ascii="Times New Roman" w:hAnsi="Times New Roman" w:cs="Times New Roman"/>
            <w:sz w:val="24"/>
            <w:szCs w:val="24"/>
          </w:rPr>
          <w:t xml:space="preserve">4 </w:t>
        </w:r>
      </w:ins>
      <w:del w:id="63" w:author="Tereza Krejčíčková" w:date="2019-05-10T11:46:00Z">
        <w:r w:rsidRPr="0095115C" w:rsidDel="005E071A">
          <w:rPr>
            <w:rFonts w:ascii="Times New Roman" w:hAnsi="Times New Roman" w:cs="Times New Roman"/>
            <w:sz w:val="24"/>
            <w:szCs w:val="24"/>
          </w:rPr>
          <w:delText xml:space="preserve">2 </w:delText>
        </w:r>
      </w:del>
      <w:r w:rsidRPr="0095115C">
        <w:rPr>
          <w:rFonts w:ascii="Times New Roman" w:hAnsi="Times New Roman" w:cs="Times New Roman"/>
          <w:sz w:val="24"/>
          <w:szCs w:val="24"/>
        </w:rPr>
        <w:t xml:space="preserve">stejnopisech, z nichž každá smluvní strana obdrží po </w:t>
      </w:r>
      <w:ins w:id="64" w:author="Tereza Krejčíčková" w:date="2019-05-10T11:46:00Z">
        <w:r w:rsidR="005E071A">
          <w:rPr>
            <w:rFonts w:ascii="Times New Roman" w:hAnsi="Times New Roman" w:cs="Times New Roman"/>
            <w:sz w:val="24"/>
            <w:szCs w:val="24"/>
          </w:rPr>
          <w:t>dvou vyhotoveních</w:t>
        </w:r>
      </w:ins>
      <w:del w:id="65" w:author="Tereza Krejčíčková" w:date="2019-05-10T11:46:00Z">
        <w:r w:rsidRPr="0095115C" w:rsidDel="005E071A">
          <w:rPr>
            <w:rFonts w:ascii="Times New Roman" w:hAnsi="Times New Roman" w:cs="Times New Roman"/>
            <w:sz w:val="24"/>
            <w:szCs w:val="24"/>
          </w:rPr>
          <w:delText>jednom</w:delText>
        </w:r>
      </w:del>
      <w:r w:rsidRPr="0095115C">
        <w:rPr>
          <w:rFonts w:ascii="Times New Roman" w:hAnsi="Times New Roman" w:cs="Times New Roman"/>
          <w:sz w:val="24"/>
          <w:szCs w:val="24"/>
        </w:rPr>
        <w:t>.</w:t>
      </w:r>
    </w:p>
    <w:p w14:paraId="7E70249B" w14:textId="77777777" w:rsidR="005E071A" w:rsidRDefault="005E071A" w:rsidP="005E071A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ins w:id="66" w:author="Tereza Krejčíčková" w:date="2019-05-10T11:45:00Z"/>
          <w:rFonts w:ascii="Times New Roman" w:hAnsi="Times New Roman" w:cs="Times New Roman"/>
          <w:sz w:val="24"/>
          <w:szCs w:val="24"/>
        </w:rPr>
      </w:pPr>
      <w:ins w:id="67" w:author="Tereza Krejčíčková" w:date="2019-05-10T11:45:00Z">
        <w:r>
          <w:rPr>
            <w:rFonts w:ascii="Times New Roman" w:hAnsi="Times New Roman" w:cs="Times New Roman"/>
            <w:sz w:val="24"/>
            <w:szCs w:val="24"/>
          </w:rPr>
          <w:t>Nedílnou součástí této Smlouvy jsou následující přílohy:</w:t>
        </w:r>
      </w:ins>
    </w:p>
    <w:p w14:paraId="2F3950C3" w14:textId="77777777" w:rsidR="005E071A" w:rsidRDefault="005E071A" w:rsidP="005E071A">
      <w:pPr>
        <w:pStyle w:val="Odstavecseseznamem"/>
        <w:spacing w:after="0" w:line="360" w:lineRule="auto"/>
        <w:ind w:left="426"/>
        <w:jc w:val="both"/>
        <w:rPr>
          <w:ins w:id="68" w:author="Tereza Krejčíčková" w:date="2019-05-10T11:45:00Z"/>
          <w:rFonts w:ascii="Times New Roman" w:hAnsi="Times New Roman" w:cs="Times New Roman"/>
          <w:sz w:val="24"/>
          <w:szCs w:val="24"/>
        </w:rPr>
      </w:pPr>
      <w:ins w:id="69" w:author="Tereza Krejčíčková" w:date="2019-05-10T11:45:00Z">
        <w:r>
          <w:rPr>
            <w:rFonts w:ascii="Times New Roman" w:hAnsi="Times New Roman" w:cs="Times New Roman"/>
            <w:sz w:val="24"/>
            <w:szCs w:val="24"/>
          </w:rPr>
          <w:t>Příloha č. 1 – Předávací protokol (prodejka nepotřebných zásob)</w:t>
        </w:r>
      </w:ins>
    </w:p>
    <w:p w14:paraId="44DC0575" w14:textId="77777777" w:rsidR="005E071A" w:rsidRDefault="005E071A" w:rsidP="005E071A">
      <w:pPr>
        <w:pStyle w:val="Odstavecseseznamem"/>
        <w:spacing w:after="0" w:line="360" w:lineRule="auto"/>
        <w:ind w:left="426"/>
        <w:jc w:val="both"/>
        <w:rPr>
          <w:ins w:id="70" w:author="Tereza Krejčíčková" w:date="2019-05-10T11:45:00Z"/>
          <w:rFonts w:ascii="Times New Roman" w:hAnsi="Times New Roman" w:cs="Times New Roman"/>
          <w:sz w:val="24"/>
          <w:szCs w:val="24"/>
        </w:rPr>
      </w:pPr>
      <w:ins w:id="71" w:author="Tereza Krejčíčková" w:date="2019-05-10T11:45:00Z">
        <w:r>
          <w:rPr>
            <w:rFonts w:ascii="Times New Roman" w:hAnsi="Times New Roman" w:cs="Times New Roman"/>
            <w:sz w:val="24"/>
            <w:szCs w:val="24"/>
          </w:rPr>
          <w:t>Příloha č. 2 – Kopie znaleckého posudku</w:t>
        </w:r>
      </w:ins>
    </w:p>
    <w:p w14:paraId="60B51C3E" w14:textId="77777777" w:rsidR="005E071A" w:rsidRPr="0095115C" w:rsidRDefault="005E071A">
      <w:pPr>
        <w:pStyle w:val="Odstavecseseznamem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  <w:pPrChange w:id="72" w:author="Tereza Krejčíčková" w:date="2019-05-10T11:45:00Z">
          <w:pPr>
            <w:pStyle w:val="Odstavecseseznamem"/>
            <w:numPr>
              <w:numId w:val="5"/>
            </w:numPr>
            <w:spacing w:after="0" w:line="360" w:lineRule="auto"/>
            <w:ind w:left="426" w:hanging="360"/>
            <w:jc w:val="both"/>
          </w:pPr>
        </w:pPrChange>
      </w:pPr>
    </w:p>
    <w:p w14:paraId="5745C8FB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3C21DF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V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 xml:space="preserve"> dne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  <w:t xml:space="preserve">V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 xml:space="preserve"> dne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p w14:paraId="3CEC35F0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E0E6E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DC6E6B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lastRenderedPageBreak/>
        <w:t>Za Prodávajícího:</w:t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  <w:t>Za Kupujícího:</w:t>
      </w:r>
    </w:p>
    <w:p w14:paraId="0C85049F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F0414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C5592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___________________________</w:t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14:paraId="7F0BA7DD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p w14:paraId="7D33C3B7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115C" w:rsidRPr="0095115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1" w:author="Tereza Krejčíčková" w:date="2019-04-30T14:49:00Z" w:initials="TK">
    <w:p w14:paraId="5D1C9B98" w14:textId="77777777" w:rsidR="0007023F" w:rsidRDefault="0007023F">
      <w:pPr>
        <w:pStyle w:val="Textkomente"/>
      </w:pPr>
      <w:r>
        <w:rPr>
          <w:rStyle w:val="Odkaznakoment"/>
        </w:rPr>
        <w:annotationRef/>
      </w:r>
    </w:p>
    <w:p w14:paraId="2D89EF76" w14:textId="77777777" w:rsidR="0007023F" w:rsidRDefault="0007023F">
      <w:pPr>
        <w:pStyle w:val="Textkomente"/>
      </w:pPr>
      <w:r>
        <w:t>Specifikovat předmět koupě.</w:t>
      </w:r>
    </w:p>
  </w:comment>
  <w:comment w:id="55" w:author="Tereza Krejčíčková" w:date="2019-04-30T14:51:00Z" w:initials="TK">
    <w:p w14:paraId="1FB44228" w14:textId="77777777" w:rsidR="0007023F" w:rsidRDefault="0007023F">
      <w:pPr>
        <w:pStyle w:val="Textkomente"/>
      </w:pPr>
      <w:r>
        <w:rPr>
          <w:rStyle w:val="Odkaznakoment"/>
        </w:rPr>
        <w:annotationRef/>
      </w:r>
    </w:p>
    <w:p w14:paraId="615ACC86" w14:textId="77777777" w:rsidR="0007023F" w:rsidRDefault="0007023F">
      <w:pPr>
        <w:pStyle w:val="Textkomente"/>
      </w:pPr>
      <w:r>
        <w:t>Lze vložit tabulku, výpočet nebo odkaz na znalecký posudek.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89EF76" w15:done="0"/>
  <w15:commentEx w15:paraId="615ACC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89EF76" w16cid:durableId="2072DEE8"/>
  <w16cid:commentId w16cid:paraId="615ACC86" w16cid:durableId="2072DF8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9A2CC" w14:textId="77777777" w:rsidR="00C405A5" w:rsidRDefault="00C405A5" w:rsidP="0095115C">
      <w:pPr>
        <w:spacing w:after="0" w:line="240" w:lineRule="auto"/>
      </w:pPr>
      <w:r>
        <w:separator/>
      </w:r>
    </w:p>
  </w:endnote>
  <w:endnote w:type="continuationSeparator" w:id="0">
    <w:p w14:paraId="4182229B" w14:textId="77777777" w:rsidR="00C405A5" w:rsidRDefault="00C405A5" w:rsidP="00951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91043045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AF9902" w14:textId="34DE78F9" w:rsidR="0095115C" w:rsidRPr="0095115C" w:rsidRDefault="0095115C">
            <w:pPr>
              <w:pStyle w:val="Zpat"/>
              <w:jc w:val="right"/>
              <w:rPr>
                <w:rFonts w:ascii="Times New Roman" w:hAnsi="Times New Roman" w:cs="Times New Roman"/>
                <w:sz w:val="20"/>
              </w:rPr>
            </w:pPr>
            <w:r w:rsidRPr="0095115C">
              <w:rPr>
                <w:rFonts w:ascii="Times New Roman" w:hAnsi="Times New Roman" w:cs="Times New Roman"/>
                <w:sz w:val="20"/>
              </w:rPr>
              <w:t xml:space="preserve">Stránka </w:t>
            </w:r>
            <w:r w:rsidRPr="0095115C">
              <w:rPr>
                <w:rFonts w:ascii="Times New Roman" w:hAnsi="Times New Roman" w:cs="Times New Roman"/>
                <w:b/>
                <w:bCs/>
                <w:szCs w:val="24"/>
              </w:rPr>
              <w:fldChar w:fldCharType="begin"/>
            </w:r>
            <w:r w:rsidRPr="0095115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95115C">
              <w:rPr>
                <w:rFonts w:ascii="Times New Roman" w:hAnsi="Times New Roman" w:cs="Times New Roman"/>
                <w:b/>
                <w:bCs/>
                <w:szCs w:val="24"/>
              </w:rPr>
              <w:fldChar w:fldCharType="separate"/>
            </w:r>
            <w:r w:rsidR="00AE3EB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95115C">
              <w:rPr>
                <w:rFonts w:ascii="Times New Roman" w:hAnsi="Times New Roman" w:cs="Times New Roman"/>
                <w:b/>
                <w:bCs/>
                <w:szCs w:val="24"/>
              </w:rPr>
              <w:fldChar w:fldCharType="end"/>
            </w:r>
            <w:r w:rsidRPr="0095115C">
              <w:rPr>
                <w:rFonts w:ascii="Times New Roman" w:hAnsi="Times New Roman" w:cs="Times New Roman"/>
                <w:sz w:val="20"/>
              </w:rPr>
              <w:t xml:space="preserve"> z </w:t>
            </w:r>
            <w:r w:rsidRPr="0095115C">
              <w:rPr>
                <w:rFonts w:ascii="Times New Roman" w:hAnsi="Times New Roman" w:cs="Times New Roman"/>
                <w:b/>
                <w:bCs/>
                <w:szCs w:val="24"/>
              </w:rPr>
              <w:fldChar w:fldCharType="begin"/>
            </w:r>
            <w:r w:rsidRPr="0095115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95115C">
              <w:rPr>
                <w:rFonts w:ascii="Times New Roman" w:hAnsi="Times New Roman" w:cs="Times New Roman"/>
                <w:b/>
                <w:bCs/>
                <w:szCs w:val="24"/>
              </w:rPr>
              <w:fldChar w:fldCharType="separate"/>
            </w:r>
            <w:r w:rsidR="00AE3EB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5</w:t>
            </w:r>
            <w:r w:rsidRPr="0095115C">
              <w:rPr>
                <w:rFonts w:ascii="Times New Roman" w:hAnsi="Times New Roman" w:cs="Times New Roman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8DB13B" w14:textId="77777777" w:rsidR="0095115C" w:rsidRPr="0095115C" w:rsidRDefault="0095115C">
    <w:pPr>
      <w:pStyle w:val="Zpat"/>
      <w:rPr>
        <w:rFonts w:ascii="Times New Roman" w:hAnsi="Times New Roman" w:cs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DA4A1" w14:textId="77777777" w:rsidR="00C405A5" w:rsidRDefault="00C405A5" w:rsidP="0095115C">
      <w:pPr>
        <w:spacing w:after="0" w:line="240" w:lineRule="auto"/>
      </w:pPr>
      <w:r>
        <w:separator/>
      </w:r>
    </w:p>
  </w:footnote>
  <w:footnote w:type="continuationSeparator" w:id="0">
    <w:p w14:paraId="705B543A" w14:textId="77777777" w:rsidR="00C405A5" w:rsidRDefault="00C405A5" w:rsidP="00951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4DE8"/>
    <w:multiLevelType w:val="hybridMultilevel"/>
    <w:tmpl w:val="C426A2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7188"/>
    <w:multiLevelType w:val="hybridMultilevel"/>
    <w:tmpl w:val="040CBC6C"/>
    <w:lvl w:ilvl="0" w:tplc="D15AFD8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253A663A"/>
    <w:multiLevelType w:val="hybridMultilevel"/>
    <w:tmpl w:val="C680B9F6"/>
    <w:lvl w:ilvl="0" w:tplc="0DC491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A106A"/>
    <w:multiLevelType w:val="hybridMultilevel"/>
    <w:tmpl w:val="1E54E09A"/>
    <w:lvl w:ilvl="0" w:tplc="BB2CF5B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5FA75109"/>
    <w:multiLevelType w:val="hybridMultilevel"/>
    <w:tmpl w:val="59047938"/>
    <w:lvl w:ilvl="0" w:tplc="1EEA5A7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r Heinrich">
    <w15:presenceInfo w15:providerId="None" w15:userId="Petr Heinrich"/>
  </w15:person>
  <w15:person w15:author="Tereza Krejčíčková">
    <w15:presenceInfo w15:providerId="None" w15:userId="Tereza Krejčíč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8D"/>
    <w:rsid w:val="0007023F"/>
    <w:rsid w:val="00156EC0"/>
    <w:rsid w:val="002A0136"/>
    <w:rsid w:val="003D7DE5"/>
    <w:rsid w:val="003E7440"/>
    <w:rsid w:val="005D448D"/>
    <w:rsid w:val="005E071A"/>
    <w:rsid w:val="006E4A8B"/>
    <w:rsid w:val="0073040F"/>
    <w:rsid w:val="007A6D8D"/>
    <w:rsid w:val="0095115C"/>
    <w:rsid w:val="00AE3EB8"/>
    <w:rsid w:val="00AE5538"/>
    <w:rsid w:val="00BB4657"/>
    <w:rsid w:val="00BC3D7B"/>
    <w:rsid w:val="00C405A5"/>
    <w:rsid w:val="00C75337"/>
    <w:rsid w:val="00C87750"/>
    <w:rsid w:val="00D83DA8"/>
    <w:rsid w:val="00F6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C5C70"/>
  <w15:chartTrackingRefBased/>
  <w15:docId w15:val="{58D72A31-34E2-42D9-83C4-E674610D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448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702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02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02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2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023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0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023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51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115C"/>
  </w:style>
  <w:style w:type="paragraph" w:styleId="Zpat">
    <w:name w:val="footer"/>
    <w:basedOn w:val="Normln"/>
    <w:link w:val="ZpatChar"/>
    <w:uiPriority w:val="99"/>
    <w:unhideWhenUsed/>
    <w:rsid w:val="00951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1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951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Krejčíčková</dc:creator>
  <cp:keywords/>
  <dc:description/>
  <cp:lastModifiedBy>Petr Heinrich</cp:lastModifiedBy>
  <cp:revision>5</cp:revision>
  <dcterms:created xsi:type="dcterms:W3CDTF">2019-05-10T09:38:00Z</dcterms:created>
  <dcterms:modified xsi:type="dcterms:W3CDTF">2019-06-28T06:19:00Z</dcterms:modified>
</cp:coreProperties>
</file>